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1-02-05T11:39:00Z">
        <w:r w:rsidR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4</w:t>
        </w:r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1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4" w:author="uzytkownik" w:date="2021-02-05T10:30:00Z">
                  <w:rPr/>
                </w:rPrChange>
              </w:rPr>
            </w:pPr>
            <w:del w:id="15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6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1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2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4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26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28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29" w:author="uzytkownik" w:date="2021-02-05T10:30:00Z">
            <w:rPr>
              <w:ins w:id="30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1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2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3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35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7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38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0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2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3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6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3" w:author="uzytkownik" w:date="2021-02-05T10:30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5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6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9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0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61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2" w:author="uzytkownik" w:date="2021-02-05T10:31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4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5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6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7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480615" w:rsidRDefault="00D714D6" w:rsidP="00D714D6">
      <w:pPr>
        <w:rPr>
          <w:ins w:id="68" w:author="uzytkownik" w:date="2021-02-05T10:31:00Z"/>
          <w:rFonts w:ascii="Times New Roman" w:hAnsi="Times New Roman" w:cs="Times New Roman"/>
          <w:bCs/>
          <w:sz w:val="24"/>
          <w:szCs w:val="24"/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0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1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2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3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4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75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491D05" w:rsidRPr="00491D05" w:rsidRDefault="00491D05" w:rsidP="00F147E2">
      <w:pPr>
        <w:spacing w:line="276" w:lineRule="auto"/>
        <w:rPr>
          <w:ins w:id="76" w:author="uzytkownik" w:date="2023-01-26T09:56:00Z"/>
          <w:rFonts w:ascii="Times New Roman" w:eastAsia="Calibri" w:hAnsi="Times New Roman" w:cs="Times New Roman"/>
          <w:b/>
          <w:sz w:val="24"/>
          <w:szCs w:val="24"/>
          <w:lang w:eastAsia="pl-PL"/>
        </w:rPr>
        <w:pPrChange w:id="77" w:author="uzytkownik" w:date="2023-02-09T10:58:00Z">
          <w:pPr>
            <w:spacing w:line="240" w:lineRule="auto"/>
          </w:pPr>
        </w:pPrChange>
      </w:pPr>
      <w:bookmarkStart w:id="78" w:name="_GoBack"/>
      <w:ins w:id="79" w:author="uzytkownik" w:date="2023-01-26T09:56:00Z">
        <w:r w:rsidRPr="00491D05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Przebudowa nawierzchni placu rynku i ciągów komunikacyjnych w jego obrębie, przebudowa dojazdów do placów od strony ulicy 3-go Maja i ulicy Cergowskiej, przebudowa skwerów zielonych przy ulicy Trakt Węgierski i ulicy Cergowskiej oraz wymiana oświetlenia ulicznego na działkach 69, 89/2, 90, 154, 159, 164/1, 164/2, i 165                  w Dukli, w ramach programu Rewitalizacji Rynku w Dukli w 2023 roku</w:t>
        </w:r>
      </w:ins>
    </w:p>
    <w:bookmarkEnd w:id="78"/>
    <w:p w:rsidR="00D714D6" w:rsidRPr="00480615" w:rsidRDefault="00D714D6" w:rsidP="00D714D6">
      <w:pPr>
        <w:rPr>
          <w:rFonts w:ascii="Times New Roman" w:hAnsi="Times New Roman" w:cs="Times New Roman"/>
          <w:b/>
          <w:sz w:val="24"/>
          <w:szCs w:val="24"/>
          <w:rPrChange w:id="80" w:author="uzytkownik" w:date="2021-02-05T10:30:00Z">
            <w:rPr>
              <w:b/>
              <w:szCs w:val="20"/>
            </w:rPr>
          </w:rPrChange>
        </w:rPr>
      </w:pPr>
      <w:del w:id="81" w:author="uzytkownik" w:date="2021-06-09T13:19:00Z">
        <w:r w:rsidRPr="00480615" w:rsidDel="00BC3B41">
          <w:rPr>
            <w:rFonts w:ascii="Times New Roman" w:hAnsi="Times New Roman" w:cs="Times New Roman"/>
            <w:bCs/>
            <w:sz w:val="24"/>
            <w:szCs w:val="24"/>
            <w:rPrChange w:id="82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84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5" w:author="uzytkownik" w:date="2021-02-05T10:30:00Z">
            <w:rPr>
              <w:del w:id="86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87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30:00Z">
            <w:rPr>
              <w:del w:id="89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</w:t>
      </w:r>
      <w:r w:rsidR="009301A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ie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podlegam wykluczeniu z postępowania na podstawie </w:t>
      </w:r>
      <w:r w:rsidR="00E21B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art.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108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804F0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</w:t>
      </w:r>
    </w:p>
    <w:p w:rsidR="007840F2" w:rsidRPr="00480615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nie podlegam wykluczeniu z postępowania na podstawie art.</w:t>
      </w:r>
      <w:r w:rsidR="006D68F1"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30:00Z">
            <w:rPr>
              <w:rStyle w:val="FontStyle97"/>
              <w:color w:val="000000" w:themeColor="text1"/>
            </w:rPr>
          </w:rPrChange>
        </w:rPr>
        <w:t>109 ust. 1 pkt 4)</w:t>
      </w:r>
      <w:r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rStyle w:val="FontStyle97"/>
              <w:color w:val="000000" w:themeColor="text1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Pzp.</w:t>
      </w:r>
    </w:p>
    <w:p w:rsidR="00CF4A74" w:rsidRPr="00480615" w:rsidDel="00480615" w:rsidRDefault="00CF4A74" w:rsidP="00300674">
      <w:pPr>
        <w:rPr>
          <w:del w:id="113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14" w:author="uzytkownik" w:date="2021-02-05T10:30:00Z">
            <w:rPr>
              <w:del w:id="115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9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2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28" w:author="uzytkownik" w:date="2021-02-05T10:30:00Z">
            <w:rPr>
              <w:del w:id="129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30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31" w:author="uzytkownik" w:date="2021-02-05T10:30:00Z">
            <w:rPr>
              <w:del w:id="132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RDefault="004F23F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34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z</w:t>
      </w:r>
      <w:r w:rsidR="007840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achodzą w stosunku do mnie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podstawy wykluczenia z postę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powania na podstawie art.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….</w:t>
      </w:r>
      <w:r w:rsidR="00B154B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…….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stawy Pzp</w:t>
      </w:r>
      <w:r w:rsidR="00835815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(podać mającą zastosowanie podstawę wykluczenia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lastRenderedPageBreak/>
        <w:t>spośród wymienionych w</w:t>
      </w:r>
      <w:r w:rsidR="00214F56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 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art. </w:t>
      </w:r>
      <w:r w:rsidR="006D68F1" w:rsidRPr="0048061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  <w:rPrChange w:id="151" w:author="uzytkownik" w:date="2021-02-05T10:30:00Z">
            <w:rPr>
              <w:rStyle w:val="FontStyle97"/>
              <w:i/>
              <w:color w:val="000000" w:themeColor="text1"/>
              <w:sz w:val="18"/>
              <w:szCs w:val="18"/>
            </w:rPr>
          </w:rPrChange>
        </w:rPr>
        <w:t xml:space="preserve">108 lub 109 ust. 1 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ustawy Pzp)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.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Jednocześnie oświadczam, że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związku z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ww.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okolicznością, na podstawie art.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110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ust.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2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ustawy Pzp pod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jąłem następujące środki 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naprawcze: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1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4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95A3A" w:rsidRPr="00480615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3B7994" w:rsidRPr="00480615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0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255142" w:rsidRPr="00480615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55142" w:rsidRPr="00480615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PODMIOTU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KTÓREGO 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ZASOBY POWOŁUJE SIĘ WYKONAWCA</w:t>
      </w:r>
      <w:r w:rsidR="003D7458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434CC2" w:rsidRPr="00480615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Oświadczam, że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 stosunku do następującego/ych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podmiot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u/tów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 na któr</w:t>
      </w:r>
      <w:r w:rsidR="009129F3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ego/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ych zasoby powołuję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się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w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niniejszym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postępowaniu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tj.: 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……………………………………………………………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(p</w:t>
      </w:r>
      <w:r w:rsidR="00EF741B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odać pełną nazwę/firmę, adres</w:t>
      </w:r>
      <w:r w:rsidR="003416FE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5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a także w zależności od podmiotu: NIP/PESEL, 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KRS/CEiDG) </w:t>
      </w:r>
      <w:r w:rsidR="003416F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nie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zachodzą podstawy wykluczenia</w:t>
      </w:r>
      <w:r w:rsidR="002551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z postępowania o udzielenie zamówienia.</w:t>
      </w:r>
    </w:p>
    <w:p w:rsidR="006D68F1" w:rsidRPr="00480615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6D68F1" w:rsidRPr="00480615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1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6D68F1" w:rsidRPr="00480615" w:rsidDel="00480615" w:rsidRDefault="006D68F1" w:rsidP="006D68F1">
      <w:pPr>
        <w:rPr>
          <w:del w:id="23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3" w:author="uzytkownik" w:date="2021-02-05T10:30:00Z">
            <w:rPr>
              <w:del w:id="234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</w:pPr>
    </w:p>
    <w:p w:rsidR="006D68F1" w:rsidRPr="00480615" w:rsidDel="00480615" w:rsidRDefault="006D68F1" w:rsidP="00300674">
      <w:pPr>
        <w:rPr>
          <w:del w:id="235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6" w:author="uzytkownik" w:date="2021-02-05T10:30:00Z">
            <w:rPr>
              <w:del w:id="237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295A3A" w:rsidRPr="00480615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  <w:rPrChange w:id="2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PODWYKONAWCY NIEBĘDĄCEGO PODMIOTEM NA KTÓREGO ZASOBY POWOŁUJE SIĘ WYKONAWCA: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następujący/e podmioty będący/e podwykonawcą/ami: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del w:id="246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24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RDefault="00D714D6" w:rsidP="00D714D6">
      <w:pPr>
        <w:rPr>
          <w:rFonts w:ascii="Times New Roman" w:hAnsi="Times New Roman" w:cs="Times New Roman"/>
          <w:i/>
          <w:sz w:val="24"/>
          <w:szCs w:val="24"/>
          <w:rPrChange w:id="248" w:author="uzytkownik" w:date="2021-02-05T10:30:00Z">
            <w:rPr>
              <w:i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sz w:val="24"/>
          <w:szCs w:val="24"/>
          <w:rPrChange w:id="249" w:author="uzytkownik" w:date="2021-02-05T10:30:00Z">
            <w:rPr>
              <w:i/>
            </w:rPr>
          </w:rPrChange>
        </w:rPr>
        <w:t>(pełna nazwa/firma, adres, w zależności od podmiotu: NIP/PESEL, KRS/</w:t>
      </w:r>
      <w:r w:rsidRPr="00480615">
        <w:rPr>
          <w:rFonts w:ascii="Times New Roman" w:hAnsi="Times New Roman" w:cs="Times New Roman"/>
          <w:i/>
          <w:sz w:val="24"/>
          <w:szCs w:val="24"/>
          <w:rPrChange w:id="250" w:author="uzytkownik" w:date="2021-02-05T10:30:00Z">
            <w:rPr>
              <w:i/>
              <w:sz w:val="18"/>
              <w:szCs w:val="18"/>
            </w:rPr>
          </w:rPrChange>
        </w:rPr>
        <w:t>CEiDG)</w:t>
      </w:r>
    </w:p>
    <w:p w:rsidR="00D714D6" w:rsidRPr="00480615" w:rsidDel="00480615" w:rsidRDefault="00D714D6" w:rsidP="00D714D6">
      <w:pPr>
        <w:rPr>
          <w:del w:id="251" w:author="uzytkownik" w:date="2021-02-05T10:33:00Z"/>
          <w:rFonts w:ascii="Times New Roman" w:hAnsi="Times New Roman" w:cs="Times New Roman"/>
          <w:sz w:val="24"/>
          <w:szCs w:val="24"/>
          <w:rPrChange w:id="252" w:author="uzytkownik" w:date="2021-02-05T10:30:00Z">
            <w:rPr>
              <w:del w:id="253" w:author="uzytkownik" w:date="2021-02-05T10:33:00Z"/>
              <w:sz w:val="18"/>
              <w:szCs w:val="18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sz w:val="24"/>
          <w:szCs w:val="24"/>
          <w:rPrChange w:id="254" w:author="uzytkownik" w:date="2021-02-05T10:30:00Z">
            <w:rPr>
              <w:szCs w:val="20"/>
            </w:rPr>
          </w:rPrChange>
        </w:rPr>
      </w:pPr>
      <w:r w:rsidRPr="00480615">
        <w:rPr>
          <w:rFonts w:ascii="Times New Roman" w:hAnsi="Times New Roman" w:cs="Times New Roman"/>
          <w:sz w:val="24"/>
          <w:szCs w:val="24"/>
          <w:rPrChange w:id="255" w:author="uzytkownik" w:date="2021-02-05T10:30:00Z">
            <w:rPr>
              <w:szCs w:val="20"/>
            </w:rPr>
          </w:rPrChange>
        </w:rPr>
        <w:t>nie podlegają wykluczeniu z postępowania o udzielenie zamówienia.</w:t>
      </w:r>
    </w:p>
    <w:p w:rsidR="00D714D6" w:rsidRPr="00480615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59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6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</w:p>
    <w:p w:rsidR="00C945D3" w:rsidRPr="00480615" w:rsidRDefault="00C945D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68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69" w:author="uzytkownik" w:date="2021-02-05T10:33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70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71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lastRenderedPageBreak/>
        <w:t>spółki cywilnej należy złożyć niniejsze oświadczenie w odniesieniu do każdego wspólnika spółki cywilnej oddzielnie)</w:t>
      </w:r>
    </w:p>
    <w:sectPr w:rsidR="00C945D3" w:rsidRPr="00480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296" w:author="uzytkownik" w:date="2021-02-05T10:30:00Z">
        <w:sectPr w:rsidR="00C945D3" w:rsidRPr="00480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503" w:rsidRDefault="00576503" w:rsidP="0038231F">
      <w:pPr>
        <w:spacing w:line="240" w:lineRule="auto"/>
      </w:pPr>
      <w:r>
        <w:separator/>
      </w:r>
    </w:p>
  </w:endnote>
  <w:endnote w:type="continuationSeparator" w:id="0">
    <w:p w:rsidR="00576503" w:rsidRDefault="0057650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72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272"/>
      <w:p w:rsidR="00926E74" w:rsidRPr="00926E74" w:rsidRDefault="00926E74">
        <w:pPr>
          <w:pStyle w:val="Stopka"/>
          <w:jc w:val="right"/>
          <w:rPr>
            <w:ins w:id="273" w:author="uzytkownik" w:date="2021-02-05T10:33:00Z"/>
            <w:rFonts w:ascii="Times New Roman" w:eastAsiaTheme="majorEastAsia" w:hAnsi="Times New Roman" w:cs="Times New Roman"/>
            <w:szCs w:val="20"/>
            <w:rPrChange w:id="274" w:author="uzytkownik" w:date="2021-02-05T10:34:00Z">
              <w:rPr>
                <w:ins w:id="275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76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8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79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0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F147E2" w:rsidRPr="00F147E2">
          <w:rPr>
            <w:rFonts w:ascii="Times New Roman" w:eastAsiaTheme="majorEastAsia" w:hAnsi="Times New Roman" w:cs="Times New Roman"/>
            <w:noProof/>
            <w:szCs w:val="20"/>
          </w:rPr>
          <w:t>3</w:t>
        </w:r>
        <w:ins w:id="281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8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83" w:author="uzytkownik" w:date="2021-02-05T10:33:00Z"/>
    </w:sdtContent>
  </w:sdt>
  <w:customXmlInsRangeEnd w:id="283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84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284"/>
      <w:p w:rsidR="00926E74" w:rsidRPr="00926E74" w:rsidRDefault="00926E74">
        <w:pPr>
          <w:pStyle w:val="Stopka"/>
          <w:jc w:val="right"/>
          <w:rPr>
            <w:ins w:id="285" w:author="uzytkownik" w:date="2021-02-05T10:34:00Z"/>
            <w:rFonts w:ascii="Times New Roman" w:eastAsiaTheme="majorEastAsia" w:hAnsi="Times New Roman" w:cs="Times New Roman"/>
            <w:szCs w:val="20"/>
            <w:rPrChange w:id="286" w:author="uzytkownik" w:date="2021-02-05T10:34:00Z">
              <w:rPr>
                <w:ins w:id="287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88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8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0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91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F147E2" w:rsidRPr="00F147E2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93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9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95" w:author="uzytkownik" w:date="2021-02-05T10:34:00Z"/>
    </w:sdtContent>
  </w:sdt>
  <w:customXmlInsRangeEnd w:id="295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503" w:rsidRDefault="00576503" w:rsidP="0038231F">
      <w:pPr>
        <w:spacing w:line="240" w:lineRule="auto"/>
      </w:pPr>
      <w:r>
        <w:separator/>
      </w:r>
    </w:p>
  </w:footnote>
  <w:footnote w:type="continuationSeparator" w:id="0">
    <w:p w:rsidR="00576503" w:rsidRDefault="0057650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91D05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76503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B7C15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47E2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EFA83-50B5-4E2C-8E2D-8039E92D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74</cp:revision>
  <cp:lastPrinted>2016-07-26T08:32:00Z</cp:lastPrinted>
  <dcterms:created xsi:type="dcterms:W3CDTF">2019-11-22T06:36:00Z</dcterms:created>
  <dcterms:modified xsi:type="dcterms:W3CDTF">2023-02-09T09:58:00Z</dcterms:modified>
</cp:coreProperties>
</file>